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34424078" w:rsidR="00806BD0" w:rsidRDefault="00923DC3" w:rsidP="00CE2070">
      <w:pPr>
        <w:tabs>
          <w:tab w:val="left" w:pos="6263"/>
        </w:tabs>
      </w:pPr>
      <w:r>
        <w:tab/>
      </w:r>
    </w:p>
    <w:p w14:paraId="65804F94" w14:textId="7ABCF841" w:rsidR="00F40361" w:rsidRDefault="00F40361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3E8CD5F7" w14:textId="77777777" w:rsidR="00DA4A09" w:rsidRPr="00F40361" w:rsidRDefault="00DA4A09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60C987D8" w14:textId="65ED93C2" w:rsidR="00D36B60" w:rsidRPr="00D36B60" w:rsidRDefault="00F40361" w:rsidP="00D36B60">
      <w:pPr>
        <w:pStyle w:val="Default"/>
        <w:jc w:val="both"/>
        <w:rPr>
          <w:color w:val="006000"/>
          <w:sz w:val="22"/>
          <w:szCs w:val="22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EB7B68">
        <w:rPr>
          <w:rFonts w:ascii="Garamond" w:hAnsi="Garamond"/>
          <w:b/>
          <w:bCs/>
          <w:sz w:val="28"/>
          <w:szCs w:val="28"/>
        </w:rPr>
        <w:t>2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-</w:t>
      </w:r>
      <w:r w:rsidR="00441287">
        <w:rPr>
          <w:rFonts w:ascii="Garamond" w:hAnsi="Garamond"/>
          <w:b/>
          <w:bCs/>
          <w:sz w:val="28"/>
          <w:szCs w:val="28"/>
        </w:rPr>
        <w:t xml:space="preserve"> 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1</w:t>
      </w:r>
      <w:r w:rsidR="00D36B60">
        <w:rPr>
          <w:rFonts w:ascii="Garamond" w:hAnsi="Garamond"/>
          <w:b/>
          <w:bCs/>
          <w:sz w:val="28"/>
          <w:szCs w:val="28"/>
        </w:rPr>
        <w:t xml:space="preserve"> </w:t>
      </w:r>
      <w:r w:rsidR="00D36B60" w:rsidRPr="00D36B60">
        <w:rPr>
          <w:rFonts w:ascii="Garamond" w:hAnsi="Garamond"/>
          <w:b/>
          <w:bCs/>
          <w:sz w:val="28"/>
          <w:szCs w:val="28"/>
        </w:rPr>
        <w:t>- Sostegno alle persone vulnerabili e prevenzione dell'istituzionalizzazione</w:t>
      </w:r>
      <w:r w:rsidR="00D36B60">
        <w:rPr>
          <w:rFonts w:ascii="Garamond" w:hAnsi="Garamond"/>
          <w:b/>
          <w:bCs/>
          <w:sz w:val="28"/>
          <w:szCs w:val="28"/>
        </w:rPr>
        <w:t>-</w:t>
      </w:r>
      <w:r w:rsidR="007B6608">
        <w:rPr>
          <w:rFonts w:ascii="Garamond" w:hAnsi="Garamond"/>
          <w:b/>
          <w:bCs/>
          <w:sz w:val="28"/>
          <w:szCs w:val="28"/>
        </w:rPr>
        <w:t xml:space="preserve"> </w:t>
      </w:r>
      <w:r w:rsidR="00D36B60" w:rsidRPr="00D36B60">
        <w:rPr>
          <w:rFonts w:ascii="Garamond" w:hAnsi="Garamond"/>
          <w:b/>
          <w:bCs/>
          <w:sz w:val="28"/>
          <w:szCs w:val="28"/>
        </w:rPr>
        <w:t>Sub investimento 1.1.1. Sostegno alla capacità genitorial</w:t>
      </w:r>
      <w:r w:rsidR="007B6608">
        <w:rPr>
          <w:rFonts w:ascii="Garamond" w:hAnsi="Garamond"/>
          <w:b/>
          <w:bCs/>
          <w:sz w:val="28"/>
          <w:szCs w:val="28"/>
        </w:rPr>
        <w:t>e</w:t>
      </w:r>
      <w:r w:rsidR="00D36B60" w:rsidRPr="00D36B60">
        <w:rPr>
          <w:rFonts w:ascii="Garamond" w:hAnsi="Garamond"/>
          <w:b/>
          <w:bCs/>
          <w:sz w:val="28"/>
          <w:szCs w:val="28"/>
        </w:rPr>
        <w:t xml:space="preserve"> e prevenzione della vulnerabilità delle famiglie e dei bambini</w:t>
      </w:r>
      <w:r w:rsidR="00D36B60">
        <w:rPr>
          <w:color w:val="006000"/>
          <w:sz w:val="22"/>
          <w:szCs w:val="22"/>
        </w:rPr>
        <w:t xml:space="preserve"> </w:t>
      </w:r>
    </w:p>
    <w:p w14:paraId="695F6A57" w14:textId="0E9455CF" w:rsidR="00806BD0" w:rsidRPr="00254A53" w:rsidRDefault="00806BD0" w:rsidP="00D36B6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14:paraId="7A254FDB" w14:textId="5FEBDAB3" w:rsidR="00254A53" w:rsidRPr="001A0F07" w:rsidRDefault="007548D2" w:rsidP="001A0F0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Il Soggetto</w:t>
      </w:r>
      <w:r w:rsidR="00745664" w:rsidRPr="001A0F07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>A</w:t>
      </w:r>
      <w:r w:rsidR="0061310A" w:rsidRPr="001A0F07">
        <w:rPr>
          <w:rFonts w:ascii="Garamond" w:hAnsi="Garamond"/>
          <w:sz w:val="24"/>
          <w:szCs w:val="24"/>
        </w:rPr>
        <w:t>ttuatore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ATS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__________________________</w:t>
      </w:r>
      <w:r w:rsidR="00745664" w:rsidRPr="001A0F07">
        <w:rPr>
          <w:rFonts w:ascii="Garamond" w:hAnsi="Garamond"/>
          <w:sz w:val="24"/>
          <w:szCs w:val="24"/>
        </w:rPr>
        <w:t xml:space="preserve"> (C.F. ______</w:t>
      </w:r>
      <w:r w:rsidR="004E4911" w:rsidRPr="001A0F07">
        <w:rPr>
          <w:rFonts w:ascii="Garamond" w:hAnsi="Garamond"/>
          <w:sz w:val="24"/>
          <w:szCs w:val="24"/>
        </w:rPr>
        <w:t>______</w:t>
      </w:r>
      <w:r w:rsidR="00745664" w:rsidRPr="001A0F07">
        <w:rPr>
          <w:rFonts w:ascii="Garamond" w:hAnsi="Garamond"/>
          <w:sz w:val="24"/>
          <w:szCs w:val="24"/>
        </w:rPr>
        <w:t>______),</w:t>
      </w:r>
      <w:r w:rsidR="002633FD">
        <w:rPr>
          <w:rFonts w:ascii="Garamond" w:hAnsi="Garamond"/>
          <w:sz w:val="24"/>
          <w:szCs w:val="24"/>
        </w:rPr>
        <w:t xml:space="preserve"> CUP </w:t>
      </w:r>
      <w:r w:rsidR="002633FD" w:rsidRPr="001A0F07">
        <w:rPr>
          <w:rFonts w:ascii="Garamond" w:hAnsi="Garamond"/>
          <w:sz w:val="24"/>
          <w:szCs w:val="24"/>
        </w:rPr>
        <w:t>___________________</w:t>
      </w:r>
      <w:r w:rsidR="002633FD">
        <w:rPr>
          <w:rFonts w:ascii="Garamond" w:hAnsi="Garamond"/>
          <w:sz w:val="24"/>
          <w:szCs w:val="24"/>
        </w:rPr>
        <w:t xml:space="preserve"> </w:t>
      </w:r>
      <w:r w:rsidR="00745664" w:rsidRPr="001A0F07">
        <w:rPr>
          <w:rFonts w:ascii="Garamond" w:hAnsi="Garamond"/>
          <w:sz w:val="24"/>
          <w:szCs w:val="24"/>
        </w:rPr>
        <w:t xml:space="preserve"> </w:t>
      </w:r>
      <w:r w:rsidR="0061310A" w:rsidRPr="001A0F07">
        <w:rPr>
          <w:rFonts w:ascii="Garamond" w:hAnsi="Garamond"/>
          <w:sz w:val="24"/>
          <w:szCs w:val="24"/>
        </w:rPr>
        <w:t>con sede legale in __________________</w:t>
      </w:r>
      <w:r w:rsidR="0031180B" w:rsidRPr="001A0F07">
        <w:rPr>
          <w:rFonts w:ascii="Garamond" w:hAnsi="Garamond"/>
          <w:sz w:val="24"/>
          <w:szCs w:val="24"/>
        </w:rPr>
        <w:t>________</w:t>
      </w:r>
      <w:r w:rsidR="0061310A" w:rsidRPr="001A0F07">
        <w:rPr>
          <w:rFonts w:ascii="Garamond" w:hAnsi="Garamond"/>
          <w:sz w:val="24"/>
          <w:szCs w:val="24"/>
        </w:rPr>
        <w:t xml:space="preserve"> </w:t>
      </w:r>
      <w:r w:rsidR="00745664" w:rsidRPr="001A0F07">
        <w:rPr>
          <w:rFonts w:ascii="Garamond" w:hAnsi="Garamond"/>
          <w:sz w:val="24"/>
          <w:szCs w:val="24"/>
        </w:rPr>
        <w:t>rappresentato da ____</w:t>
      </w:r>
      <w:r w:rsidR="00494E64" w:rsidRPr="001A0F07">
        <w:rPr>
          <w:rFonts w:ascii="Garamond" w:hAnsi="Garamond"/>
          <w:sz w:val="24"/>
          <w:szCs w:val="24"/>
        </w:rPr>
        <w:t>_</w:t>
      </w:r>
      <w:r w:rsidR="0031180B" w:rsidRPr="001A0F07">
        <w:rPr>
          <w:rFonts w:ascii="Garamond" w:hAnsi="Garamond"/>
          <w:sz w:val="24"/>
          <w:szCs w:val="24"/>
        </w:rPr>
        <w:t>__</w:t>
      </w:r>
      <w:r w:rsidR="00494E64" w:rsidRPr="001A0F07">
        <w:rPr>
          <w:rFonts w:ascii="Garamond" w:hAnsi="Garamond"/>
          <w:sz w:val="24"/>
          <w:szCs w:val="24"/>
        </w:rPr>
        <w:t>_____</w:t>
      </w:r>
      <w:r w:rsidR="00745664" w:rsidRPr="001A0F07">
        <w:rPr>
          <w:rFonts w:ascii="Garamond" w:hAnsi="Garamond"/>
          <w:sz w:val="24"/>
          <w:szCs w:val="24"/>
        </w:rPr>
        <w:t>_______</w:t>
      </w:r>
    </w:p>
    <w:p w14:paraId="3E361E6F" w14:textId="77777777" w:rsidR="001A0F07" w:rsidRPr="001A0F07" w:rsidRDefault="001A0F07" w:rsidP="001A0F0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15FA95F4" w14:textId="33BBEE2E" w:rsidR="005E5601" w:rsidRPr="001A0F07" w:rsidRDefault="005E5601" w:rsidP="001A0F07">
      <w:pPr>
        <w:spacing w:after="80"/>
        <w:contextualSpacing/>
        <w:jc w:val="center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COMUNICA</w:t>
      </w:r>
    </w:p>
    <w:p w14:paraId="4BAD18C0" w14:textId="77777777" w:rsidR="00914598" w:rsidRPr="001A0F07" w:rsidRDefault="00914598" w:rsidP="001A0F07">
      <w:pPr>
        <w:spacing w:after="80"/>
        <w:jc w:val="center"/>
        <w:rPr>
          <w:rFonts w:ascii="Garamond" w:hAnsi="Garamond"/>
          <w:sz w:val="24"/>
          <w:szCs w:val="24"/>
        </w:rPr>
      </w:pPr>
    </w:p>
    <w:p w14:paraId="6E8A500D" w14:textId="12F71648" w:rsidR="0075645A" w:rsidRPr="001A0F07" w:rsidRDefault="00304861" w:rsidP="001A0F07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c</w:t>
      </w:r>
      <w:r w:rsidR="005E5601" w:rsidRPr="001A0F07">
        <w:rPr>
          <w:rFonts w:ascii="Garamond" w:hAnsi="Garamond"/>
          <w:sz w:val="24"/>
          <w:szCs w:val="24"/>
        </w:rPr>
        <w:t>he in data _________________________è stato dato avvio alle attività attraverso</w:t>
      </w:r>
      <w:r w:rsidR="0075645A" w:rsidRPr="001A0F07">
        <w:rPr>
          <w:rFonts w:ascii="Garamond" w:hAnsi="Garamond"/>
          <w:sz w:val="24"/>
          <w:szCs w:val="24"/>
        </w:rPr>
        <w:t>:</w:t>
      </w:r>
    </w:p>
    <w:p w14:paraId="2C1E81B4" w14:textId="77777777" w:rsidR="001A0F07" w:rsidRPr="001A0F07" w:rsidRDefault="001A0F07" w:rsidP="001A0F07">
      <w:pPr>
        <w:spacing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5D05D7D4" w14:textId="2962A88D" w:rsidR="00304861" w:rsidRPr="001A0F07" w:rsidRDefault="00EB14C4" w:rsidP="00EB14C4">
      <w:pPr>
        <w:spacing w:after="0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1) </w:t>
      </w:r>
      <w:r w:rsidR="0075645A" w:rsidRPr="001A0F07">
        <w:rPr>
          <w:rFonts w:ascii="Garamond" w:hAnsi="Garamond"/>
          <w:sz w:val="24"/>
          <w:szCs w:val="24"/>
        </w:rPr>
        <w:t>l’inserimento</w:t>
      </w:r>
      <w:r w:rsidR="001A0F07" w:rsidRPr="001A0F07">
        <w:rPr>
          <w:rFonts w:ascii="Garamond" w:hAnsi="Garamond"/>
          <w:sz w:val="24"/>
          <w:szCs w:val="24"/>
        </w:rPr>
        <w:t>,</w:t>
      </w:r>
      <w:r w:rsidR="0075645A" w:rsidRPr="001A0F07">
        <w:rPr>
          <w:rFonts w:ascii="Garamond" w:hAnsi="Garamond"/>
          <w:sz w:val="24"/>
          <w:szCs w:val="24"/>
        </w:rPr>
        <w:t xml:space="preserve"> </w:t>
      </w:r>
      <w:r w:rsidR="005E4326" w:rsidRPr="001A0F07">
        <w:rPr>
          <w:rFonts w:ascii="Garamond" w:hAnsi="Garamond"/>
          <w:sz w:val="24"/>
          <w:szCs w:val="24"/>
        </w:rPr>
        <w:t xml:space="preserve">nell’ </w:t>
      </w:r>
      <w:r w:rsidR="002F695F" w:rsidRPr="001A0F07">
        <w:rPr>
          <w:rFonts w:ascii="Garamond" w:hAnsi="Garamond"/>
          <w:sz w:val="24"/>
          <w:szCs w:val="24"/>
        </w:rPr>
        <w:t xml:space="preserve">apposita piattaforma predisposta dalla </w:t>
      </w:r>
      <w:r w:rsidR="005E4326" w:rsidRPr="001A0F07">
        <w:rPr>
          <w:rFonts w:ascii="Garamond" w:hAnsi="Garamond"/>
          <w:sz w:val="24"/>
          <w:szCs w:val="24"/>
        </w:rPr>
        <w:t xml:space="preserve">Direzione Generale per la lotta alla povertà e per la programmazione sociale </w:t>
      </w:r>
      <w:r w:rsidR="002F695F" w:rsidRPr="001A0F07">
        <w:rPr>
          <w:rFonts w:ascii="Garamond" w:hAnsi="Garamond"/>
          <w:sz w:val="24"/>
          <w:szCs w:val="24"/>
        </w:rPr>
        <w:t xml:space="preserve">e </w:t>
      </w:r>
      <w:r w:rsidR="005E4326" w:rsidRPr="001A0F07">
        <w:rPr>
          <w:rFonts w:ascii="Garamond" w:hAnsi="Garamond"/>
          <w:sz w:val="24"/>
          <w:szCs w:val="24"/>
        </w:rPr>
        <w:t>raggiungibile</w:t>
      </w:r>
      <w:r w:rsidR="002F695F" w:rsidRPr="001A0F07">
        <w:rPr>
          <w:rFonts w:ascii="Garamond" w:hAnsi="Garamond"/>
          <w:sz w:val="24"/>
          <w:szCs w:val="24"/>
        </w:rPr>
        <w:t xml:space="preserve"> </w:t>
      </w:r>
      <w:r w:rsidR="0075645A" w:rsidRPr="001A0F07">
        <w:rPr>
          <w:rFonts w:ascii="Garamond" w:hAnsi="Garamond"/>
          <w:sz w:val="24"/>
          <w:szCs w:val="24"/>
        </w:rPr>
        <w:t>a</w:t>
      </w:r>
      <w:r w:rsidRPr="001A0F07">
        <w:rPr>
          <w:rFonts w:ascii="Garamond" w:hAnsi="Garamond"/>
          <w:sz w:val="24"/>
          <w:szCs w:val="24"/>
        </w:rPr>
        <w:t>l link</w:t>
      </w:r>
      <w:r w:rsidR="0075645A" w:rsidRPr="001A0F07">
        <w:rPr>
          <w:rFonts w:ascii="Garamond" w:hAnsi="Garamond"/>
          <w:sz w:val="24"/>
          <w:szCs w:val="24"/>
        </w:rPr>
        <w:t xml:space="preserve"> </w:t>
      </w:r>
      <w:hyperlink r:id="rId8" w:history="1">
        <w:r w:rsidR="002F695F" w:rsidRPr="001A0F07">
          <w:rPr>
            <w:rStyle w:val="Collegamentoipertestuale"/>
            <w:rFonts w:ascii="Garamond" w:hAnsi="Garamond"/>
            <w:b/>
            <w:bCs/>
            <w:sz w:val="24"/>
            <w:szCs w:val="24"/>
          </w:rPr>
          <w:t>https://websurvey.unipd.it/survey/index.php/723219?newtest=Y&amp;lang=it</w:t>
        </w:r>
      </w:hyperlink>
      <w:r w:rsidRPr="001A0F07">
        <w:rPr>
          <w:rFonts w:ascii="Garamond" w:hAnsi="Garamond"/>
          <w:b/>
          <w:bCs/>
          <w:sz w:val="24"/>
          <w:szCs w:val="24"/>
        </w:rPr>
        <w:t>,</w:t>
      </w:r>
      <w:r w:rsidR="0075645A" w:rsidRPr="001A0F07">
        <w:rPr>
          <w:b/>
          <w:bCs/>
          <w:sz w:val="24"/>
          <w:szCs w:val="24"/>
        </w:rPr>
        <w:t xml:space="preserve">  </w:t>
      </w:r>
      <w:r w:rsidR="0075645A" w:rsidRPr="001A0F07">
        <w:rPr>
          <w:rFonts w:ascii="Garamond" w:hAnsi="Garamond"/>
          <w:sz w:val="24"/>
          <w:szCs w:val="24"/>
        </w:rPr>
        <w:t xml:space="preserve">delle informazioni utili per </w:t>
      </w:r>
      <w:r w:rsidR="00304861" w:rsidRPr="001A0F07">
        <w:rPr>
          <w:rFonts w:ascii="Garamond" w:hAnsi="Garamond"/>
          <w:b/>
          <w:bCs/>
          <w:sz w:val="24"/>
          <w:szCs w:val="24"/>
        </w:rPr>
        <w:t>l’</w:t>
      </w:r>
      <w:r w:rsidR="00D36B60" w:rsidRPr="001A0F07">
        <w:rPr>
          <w:rFonts w:ascii="Garamond" w:hAnsi="Garamond" w:cs="Times New Roman"/>
          <w:b/>
          <w:bCs/>
          <w:color w:val="000000"/>
          <w:sz w:val="24"/>
          <w:szCs w:val="24"/>
        </w:rPr>
        <w:t>individuazione del referente territoriale</w:t>
      </w:r>
      <w:r w:rsidR="001A0F07" w:rsidRPr="001A0F07">
        <w:rPr>
          <w:rFonts w:ascii="Garamond" w:hAnsi="Garamond" w:cs="Times New Roman"/>
          <w:color w:val="000000"/>
          <w:sz w:val="24"/>
          <w:szCs w:val="24"/>
        </w:rPr>
        <w:t>;</w:t>
      </w:r>
      <w:r w:rsidR="00304861" w:rsidRPr="001A0F07">
        <w:rPr>
          <w:rFonts w:ascii="Garamond" w:hAnsi="Garamond" w:cs="Times New Roman"/>
          <w:color w:val="000000"/>
          <w:sz w:val="24"/>
          <w:szCs w:val="24"/>
        </w:rPr>
        <w:t xml:space="preserve"> </w:t>
      </w:r>
    </w:p>
    <w:p w14:paraId="00E9588F" w14:textId="77777777" w:rsidR="001A0F07" w:rsidRPr="001A0F07" w:rsidRDefault="001A0F07" w:rsidP="001A0F07">
      <w:pPr>
        <w:spacing w:after="0" w:line="240" w:lineRule="auto"/>
        <w:contextualSpacing/>
        <w:jc w:val="both"/>
        <w:rPr>
          <w:rFonts w:ascii="Garamond" w:hAnsi="Garamond" w:cs="Times New Roman"/>
          <w:color w:val="000000"/>
          <w:sz w:val="24"/>
          <w:szCs w:val="24"/>
        </w:rPr>
      </w:pPr>
    </w:p>
    <w:p w14:paraId="4FFD2FD4" w14:textId="6FA8B235" w:rsidR="00304861" w:rsidRDefault="00EB14C4" w:rsidP="001A0F07">
      <w:pPr>
        <w:spacing w:after="0" w:line="240" w:lineRule="auto"/>
        <w:contextualSpacing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1A0F07">
        <w:rPr>
          <w:rFonts w:ascii="Garamond" w:hAnsi="Garamond" w:cs="Times New Roman"/>
          <w:color w:val="000000"/>
          <w:sz w:val="24"/>
          <w:szCs w:val="24"/>
        </w:rPr>
        <w:t xml:space="preserve">2) che </w:t>
      </w:r>
      <w:r w:rsidR="000373D3" w:rsidRPr="001A0F07">
        <w:rPr>
          <w:rFonts w:ascii="Garamond" w:hAnsi="Garamond" w:cs="Times New Roman"/>
          <w:color w:val="000000"/>
          <w:sz w:val="24"/>
          <w:szCs w:val="24"/>
        </w:rPr>
        <w:t>la descrizione del</w:t>
      </w:r>
      <w:r w:rsidR="00304861" w:rsidRPr="001A0F07">
        <w:rPr>
          <w:rFonts w:ascii="Garamond" w:hAnsi="Garamond" w:cs="Times New Roman"/>
          <w:color w:val="000000"/>
          <w:sz w:val="24"/>
          <w:szCs w:val="24"/>
        </w:rPr>
        <w:t xml:space="preserve">le </w:t>
      </w:r>
      <w:r w:rsidR="00304861" w:rsidRPr="001A0F07">
        <w:rPr>
          <w:rFonts w:ascii="Garamond" w:hAnsi="Garamond" w:cs="Times New Roman"/>
          <w:b/>
          <w:bCs/>
          <w:color w:val="000000"/>
          <w:sz w:val="24"/>
          <w:szCs w:val="24"/>
        </w:rPr>
        <w:t>modalità</w:t>
      </w:r>
      <w:r w:rsidR="00304861" w:rsidRPr="001A0F07">
        <w:rPr>
          <w:rFonts w:ascii="Garamond" w:hAnsi="Garamond" w:cs="Times New Roman"/>
          <w:color w:val="000000"/>
          <w:sz w:val="24"/>
          <w:szCs w:val="24"/>
        </w:rPr>
        <w:t xml:space="preserve"> di </w:t>
      </w:r>
      <w:r w:rsidR="00304861" w:rsidRPr="001A0F07">
        <w:rPr>
          <w:rFonts w:ascii="Garamond" w:hAnsi="Garamond" w:cs="Times New Roman"/>
          <w:b/>
          <w:bCs/>
          <w:color w:val="000000"/>
          <w:sz w:val="24"/>
          <w:szCs w:val="24"/>
        </w:rPr>
        <w:t>selezione</w:t>
      </w:r>
      <w:r w:rsidR="00304861" w:rsidRPr="001A0F07">
        <w:rPr>
          <w:rFonts w:ascii="Garamond" w:hAnsi="Garamond" w:cs="Times New Roman"/>
          <w:color w:val="000000"/>
          <w:sz w:val="24"/>
          <w:szCs w:val="24"/>
        </w:rPr>
        <w:t xml:space="preserve"> e </w:t>
      </w:r>
      <w:r w:rsidR="00304861" w:rsidRPr="001A0F07">
        <w:rPr>
          <w:rFonts w:ascii="Garamond" w:hAnsi="Garamond" w:cs="Times New Roman"/>
          <w:b/>
          <w:bCs/>
          <w:color w:val="000000"/>
          <w:sz w:val="24"/>
          <w:szCs w:val="24"/>
        </w:rPr>
        <w:t>costituzione</w:t>
      </w:r>
      <w:r w:rsidR="00914598" w:rsidRPr="001A0F07">
        <w:rPr>
          <w:rStyle w:val="Rimandonotaapidipagina"/>
          <w:rFonts w:ascii="Garamond" w:hAnsi="Garamond" w:cs="Times New Roman"/>
          <w:b/>
          <w:bCs/>
          <w:color w:val="000000"/>
          <w:sz w:val="24"/>
          <w:szCs w:val="24"/>
        </w:rPr>
        <w:footnoteReference w:id="1"/>
      </w:r>
      <w:r w:rsidR="00304861" w:rsidRPr="001A0F07">
        <w:rPr>
          <w:rFonts w:ascii="Garamond" w:hAnsi="Garamond" w:cs="Times New Roman"/>
          <w:color w:val="000000"/>
          <w:sz w:val="24"/>
          <w:szCs w:val="24"/>
        </w:rPr>
        <w:t xml:space="preserve"> dell’Equipe Multidisciplinare </w:t>
      </w:r>
      <w:r w:rsidRPr="001A0F07">
        <w:rPr>
          <w:rFonts w:ascii="Garamond" w:hAnsi="Garamond" w:cs="Times New Roman"/>
          <w:color w:val="000000"/>
          <w:sz w:val="24"/>
          <w:szCs w:val="24"/>
        </w:rPr>
        <w:t xml:space="preserve">è </w:t>
      </w:r>
      <w:r w:rsidR="001A0F07">
        <w:rPr>
          <w:rFonts w:ascii="Garamond" w:hAnsi="Garamond" w:cs="Times New Roman"/>
          <w:color w:val="000000"/>
          <w:sz w:val="24"/>
          <w:szCs w:val="24"/>
        </w:rPr>
        <w:t xml:space="preserve">avvenuta come </w:t>
      </w:r>
      <w:r w:rsidR="000373D3" w:rsidRPr="001A0F07">
        <w:rPr>
          <w:rFonts w:ascii="Garamond" w:hAnsi="Garamond" w:cs="Times New Roman"/>
          <w:color w:val="000000"/>
          <w:sz w:val="24"/>
          <w:szCs w:val="24"/>
        </w:rPr>
        <w:t>dettagliata</w:t>
      </w:r>
      <w:r w:rsidR="001A0F07">
        <w:rPr>
          <w:rFonts w:ascii="Garamond" w:hAnsi="Garamond" w:cs="Times New Roman"/>
          <w:color w:val="000000"/>
          <w:sz w:val="24"/>
          <w:szCs w:val="24"/>
        </w:rPr>
        <w:t xml:space="preserve"> di seguito</w:t>
      </w:r>
      <w:r w:rsidRPr="001A0F07">
        <w:rPr>
          <w:rFonts w:ascii="Garamond" w:hAnsi="Garamond" w:cs="Times New Roman"/>
          <w:color w:val="000000"/>
          <w:sz w:val="24"/>
          <w:szCs w:val="24"/>
        </w:rPr>
        <w:t xml:space="preserve"> </w:t>
      </w:r>
      <w:r w:rsidR="00914598" w:rsidRPr="001A0F07">
        <w:rPr>
          <w:rFonts w:ascii="Garamond" w:hAnsi="Garamond" w:cs="Times New Roman"/>
          <w:color w:val="000000"/>
          <w:sz w:val="24"/>
          <w:szCs w:val="24"/>
        </w:rPr>
        <w:t>(</w:t>
      </w:r>
      <w:r w:rsidR="00914598" w:rsidRPr="001A0F07">
        <w:rPr>
          <w:rFonts w:ascii="Garamond" w:hAnsi="Garamond" w:cs="Times New Roman"/>
          <w:i/>
          <w:iCs/>
          <w:color w:val="000000"/>
          <w:sz w:val="24"/>
          <w:szCs w:val="24"/>
        </w:rPr>
        <w:t>max 2.000caratteri</w:t>
      </w:r>
      <w:r w:rsidR="00914598" w:rsidRPr="001A0F07">
        <w:rPr>
          <w:rFonts w:ascii="Garamond" w:hAnsi="Garamond" w:cs="Times New Roman"/>
          <w:color w:val="000000"/>
          <w:sz w:val="24"/>
          <w:szCs w:val="24"/>
        </w:rPr>
        <w:t>)</w:t>
      </w:r>
      <w:r w:rsidR="00304861" w:rsidRPr="001A0F07">
        <w:rPr>
          <w:rFonts w:ascii="Garamond" w:hAnsi="Garamond" w:cs="Times New Roman"/>
          <w:color w:val="000000"/>
          <w:sz w:val="24"/>
          <w:szCs w:val="24"/>
        </w:rPr>
        <w:t>:</w:t>
      </w:r>
    </w:p>
    <w:p w14:paraId="386FD959" w14:textId="77777777" w:rsidR="001A0F07" w:rsidRPr="001A0F07" w:rsidRDefault="001A0F07" w:rsidP="001A0F07">
      <w:pPr>
        <w:spacing w:after="0" w:line="240" w:lineRule="auto"/>
        <w:contextualSpacing/>
        <w:jc w:val="both"/>
        <w:rPr>
          <w:rFonts w:ascii="Garamond" w:hAnsi="Garamond" w:cs="Times New Roman"/>
          <w:color w:val="000000"/>
          <w:sz w:val="24"/>
          <w:szCs w:val="24"/>
        </w:rPr>
      </w:pPr>
    </w:p>
    <w:p w14:paraId="46A8E4D5" w14:textId="61653B1C" w:rsidR="001A0F07" w:rsidRDefault="00304861" w:rsidP="001A0F07">
      <w:pPr>
        <w:spacing w:after="120" w:line="240" w:lineRule="auto"/>
        <w:contextualSpacing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1A0F07">
        <w:rPr>
          <w:rFonts w:ascii="Garamond" w:hAnsi="Garamond" w:cs="Times New Roman"/>
          <w:color w:val="000000"/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….…</w:t>
      </w:r>
      <w:r w:rsidR="001A0F07" w:rsidRPr="001A0F07">
        <w:rPr>
          <w:rFonts w:ascii="Garamond" w:hAnsi="Garamond" w:cs="Times New Roman"/>
          <w:color w:val="000000"/>
          <w:sz w:val="24"/>
          <w:szCs w:val="24"/>
        </w:rPr>
        <w:t>………………………………………………………………………………………….……………………………………………………</w:t>
      </w:r>
    </w:p>
    <w:p w14:paraId="3727192E" w14:textId="77777777" w:rsidR="001A0F07" w:rsidRPr="001A0F07" w:rsidRDefault="001A0F07" w:rsidP="001A0F07">
      <w:pPr>
        <w:spacing w:after="120" w:line="240" w:lineRule="auto"/>
        <w:contextualSpacing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1A0F07">
        <w:rPr>
          <w:rFonts w:ascii="Garamond" w:hAnsi="Garamond" w:cs="Times New Roman"/>
          <w:color w:val="000000"/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…….……………………………………………………</w:t>
      </w:r>
    </w:p>
    <w:p w14:paraId="71FDB9B2" w14:textId="77777777" w:rsidR="001A0F07" w:rsidRPr="001A0F07" w:rsidRDefault="001A0F07" w:rsidP="001A0F07">
      <w:pPr>
        <w:spacing w:after="120" w:line="240" w:lineRule="auto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1A0F07">
        <w:rPr>
          <w:rFonts w:ascii="Garamond" w:hAnsi="Garamond" w:cs="Times New Roman"/>
          <w:color w:val="000000"/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…….……………………………………………………</w:t>
      </w:r>
    </w:p>
    <w:p w14:paraId="03999CF5" w14:textId="77777777" w:rsidR="001A0F07" w:rsidRPr="001A0F07" w:rsidRDefault="001A0F07" w:rsidP="001A0F07">
      <w:pPr>
        <w:spacing w:line="360" w:lineRule="auto"/>
        <w:jc w:val="both"/>
        <w:rPr>
          <w:rFonts w:ascii="Garamond" w:hAnsi="Garamond" w:cs="Times New Roman"/>
          <w:color w:val="000000"/>
          <w:sz w:val="24"/>
          <w:szCs w:val="24"/>
        </w:rPr>
      </w:pPr>
    </w:p>
    <w:p w14:paraId="3090A36F" w14:textId="77777777" w:rsidR="001A0F07" w:rsidRDefault="001A0F07" w:rsidP="001A0F07">
      <w:pPr>
        <w:spacing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5AF2F11F" w14:textId="77777777" w:rsidR="001A0F07" w:rsidRDefault="001A0F07" w:rsidP="001A0F07">
      <w:pPr>
        <w:spacing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1CA196BE" w14:textId="77777777" w:rsidR="001A0F07" w:rsidRDefault="001A0F07" w:rsidP="001A0F07">
      <w:pPr>
        <w:spacing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44B979FC" w14:textId="77777777" w:rsidR="001A0F07" w:rsidRDefault="001A0F07" w:rsidP="001A0F07">
      <w:pPr>
        <w:spacing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1E98F660" w14:textId="1A89A32C" w:rsidR="005E5601" w:rsidRPr="001A0F07" w:rsidRDefault="001A0F07" w:rsidP="001A0F07">
      <w:pPr>
        <w:spacing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Pertanto </w:t>
      </w:r>
      <w:r w:rsidR="003502D7" w:rsidRPr="001A0F07">
        <w:rPr>
          <w:rFonts w:ascii="Garamond" w:hAnsi="Garamond"/>
          <w:sz w:val="24"/>
          <w:szCs w:val="24"/>
        </w:rPr>
        <w:t>come previsto dal comma 2 dell’art. 9 della Convenzione</w:t>
      </w:r>
    </w:p>
    <w:p w14:paraId="020E4B8A" w14:textId="77777777" w:rsidR="00D36B60" w:rsidRPr="001A0F07" w:rsidRDefault="00D36B60" w:rsidP="001A0F0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14:paraId="6A4C38A0" w14:textId="33EF97AE" w:rsidR="00846F8C" w:rsidRPr="001A0F07" w:rsidRDefault="00846F8C" w:rsidP="001A0F07">
      <w:pPr>
        <w:contextualSpacing/>
        <w:jc w:val="center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RICHIEDE</w:t>
      </w:r>
    </w:p>
    <w:p w14:paraId="2F986734" w14:textId="77777777" w:rsidR="001A0F07" w:rsidRPr="001A0F07" w:rsidRDefault="001A0F07" w:rsidP="001A0F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48F9106E" w14:textId="5D523A8B" w:rsidR="00846F8C" w:rsidRPr="001A0F07" w:rsidRDefault="00846F8C" w:rsidP="001A0F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L’erogazione di € _____________ </w:t>
      </w:r>
      <w:r w:rsidR="00941910" w:rsidRPr="001A0F07">
        <w:rPr>
          <w:rFonts w:ascii="Garamond" w:hAnsi="Garamond"/>
          <w:sz w:val="24"/>
          <w:szCs w:val="24"/>
        </w:rPr>
        <w:t xml:space="preserve">a titolo di </w:t>
      </w:r>
      <w:r w:rsidR="00AD679F" w:rsidRPr="001A0F07">
        <w:rPr>
          <w:rFonts w:ascii="Garamond" w:hAnsi="Garamond"/>
          <w:sz w:val="24"/>
          <w:szCs w:val="24"/>
          <w:u w:val="single"/>
        </w:rPr>
        <w:t>anticipazione</w:t>
      </w:r>
      <w:r w:rsidR="00AD679F" w:rsidRPr="001A0F07">
        <w:rPr>
          <w:rFonts w:ascii="Garamond" w:hAnsi="Garamond"/>
          <w:sz w:val="24"/>
          <w:szCs w:val="24"/>
        </w:rPr>
        <w:t xml:space="preserve"> relativ</w:t>
      </w:r>
      <w:r w:rsidR="001A0F07" w:rsidRPr="001A0F07">
        <w:rPr>
          <w:rFonts w:ascii="Garamond" w:hAnsi="Garamond"/>
          <w:sz w:val="24"/>
          <w:szCs w:val="24"/>
        </w:rPr>
        <w:t>a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5E5601" w:rsidRPr="001A0F07">
        <w:rPr>
          <w:rFonts w:ascii="Garamond" w:hAnsi="Garamond"/>
          <w:sz w:val="24"/>
          <w:szCs w:val="24"/>
        </w:rPr>
        <w:t xml:space="preserve">al progetto finanziato a valere sulla </w:t>
      </w:r>
      <w:r w:rsidR="00AD679F" w:rsidRPr="001A0F07">
        <w:rPr>
          <w:rFonts w:ascii="Garamond" w:hAnsi="Garamond"/>
          <w:sz w:val="24"/>
          <w:szCs w:val="24"/>
        </w:rPr>
        <w:t>misura M5C</w:t>
      </w:r>
      <w:r w:rsidR="00EB7B68" w:rsidRPr="001A0F07">
        <w:rPr>
          <w:rFonts w:ascii="Garamond" w:hAnsi="Garamond"/>
          <w:sz w:val="24"/>
          <w:szCs w:val="24"/>
        </w:rPr>
        <w:t>2</w:t>
      </w:r>
      <w:r w:rsidR="00F40361" w:rsidRPr="001A0F07">
        <w:rPr>
          <w:rFonts w:ascii="Garamond" w:hAnsi="Garamond"/>
          <w:sz w:val="24"/>
          <w:szCs w:val="24"/>
        </w:rPr>
        <w:t>-</w:t>
      </w:r>
      <w:r w:rsidR="00AD679F" w:rsidRPr="001A0F07">
        <w:rPr>
          <w:rFonts w:ascii="Garamond" w:hAnsi="Garamond"/>
          <w:sz w:val="24"/>
          <w:szCs w:val="24"/>
        </w:rPr>
        <w:t>1.</w:t>
      </w:r>
      <w:r w:rsidR="00914598" w:rsidRPr="001A0F07">
        <w:rPr>
          <w:rFonts w:ascii="Garamond" w:hAnsi="Garamond"/>
          <w:sz w:val="24"/>
          <w:szCs w:val="24"/>
        </w:rPr>
        <w:t>1.1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914598" w:rsidRPr="001A0F07">
        <w:rPr>
          <w:rFonts w:ascii="Garamond" w:hAnsi="Garamond"/>
          <w:b/>
          <w:bCs/>
          <w:color w:val="000000"/>
          <w:sz w:val="24"/>
          <w:szCs w:val="24"/>
        </w:rPr>
        <w:t>Sostegno alla capacità genitorial</w:t>
      </w:r>
      <w:r w:rsidR="007B6608" w:rsidRPr="001A0F07">
        <w:rPr>
          <w:rFonts w:ascii="Garamond" w:hAnsi="Garamond"/>
          <w:b/>
          <w:bCs/>
          <w:color w:val="000000"/>
          <w:sz w:val="24"/>
          <w:szCs w:val="24"/>
        </w:rPr>
        <w:t>e</w:t>
      </w:r>
      <w:r w:rsidR="00914598" w:rsidRPr="001A0F07">
        <w:rPr>
          <w:rFonts w:ascii="Garamond" w:hAnsi="Garamond"/>
          <w:b/>
          <w:bCs/>
          <w:color w:val="000000"/>
          <w:sz w:val="24"/>
          <w:szCs w:val="24"/>
        </w:rPr>
        <w:t xml:space="preserve"> e prevenzione della vulnerabilità delle famiglie e dei bambini</w:t>
      </w:r>
      <w:r w:rsidR="00914598" w:rsidRPr="001A0F07">
        <w:rPr>
          <w:color w:val="006000"/>
          <w:sz w:val="24"/>
          <w:szCs w:val="24"/>
        </w:rPr>
        <w:t xml:space="preserve"> </w:t>
      </w:r>
      <w:r w:rsidR="005E5601" w:rsidRPr="001A0F07">
        <w:rPr>
          <w:rFonts w:ascii="Garamond" w:hAnsi="Garamond"/>
          <w:sz w:val="24"/>
          <w:szCs w:val="24"/>
        </w:rPr>
        <w:t>– Avviso 1/2022</w:t>
      </w:r>
      <w:r w:rsidR="00AD679F" w:rsidRPr="001A0F07">
        <w:rPr>
          <w:rFonts w:ascii="Garamond" w:hAnsi="Garamond"/>
          <w:sz w:val="24"/>
          <w:szCs w:val="24"/>
        </w:rPr>
        <w:t>.</w:t>
      </w:r>
    </w:p>
    <w:p w14:paraId="014AC28D" w14:textId="77777777" w:rsidR="007B6608" w:rsidRPr="001A0F07" w:rsidRDefault="007B6608" w:rsidP="00AD679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A08E3D9" w14:textId="35F58434" w:rsidR="002A6479" w:rsidRPr="001A0F07" w:rsidRDefault="002A6479" w:rsidP="002A6479">
      <w:pPr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L'importo richiesto</w:t>
      </w:r>
      <w:r w:rsidR="005F3B17" w:rsidRPr="001A0F07">
        <w:rPr>
          <w:rFonts w:ascii="Garamond" w:hAnsi="Garamond"/>
          <w:sz w:val="24"/>
          <w:szCs w:val="24"/>
        </w:rPr>
        <w:t xml:space="preserve"> è pari al 10% </w:t>
      </w:r>
      <w:r w:rsidR="005E5601" w:rsidRPr="001A0F07">
        <w:rPr>
          <w:rFonts w:ascii="Garamond" w:hAnsi="Garamond"/>
          <w:sz w:val="24"/>
          <w:szCs w:val="24"/>
        </w:rPr>
        <w:t xml:space="preserve">del contributo assegnato all’art. 9 della Convenzione stipulata in data </w:t>
      </w:r>
      <w:r w:rsidR="005E5601" w:rsidRPr="001A0F07">
        <w:rPr>
          <w:rFonts w:ascii="Garamond" w:hAnsi="Garamond"/>
          <w:i/>
          <w:iCs/>
          <w:sz w:val="24"/>
          <w:szCs w:val="24"/>
        </w:rPr>
        <w:t>___________________</w:t>
      </w:r>
      <w:r w:rsidR="001A0F07">
        <w:rPr>
          <w:rFonts w:ascii="Garamond" w:hAnsi="Garamond"/>
          <w:i/>
          <w:iCs/>
          <w:sz w:val="24"/>
          <w:szCs w:val="24"/>
        </w:rPr>
        <w:t xml:space="preserve"> </w:t>
      </w:r>
      <w:r w:rsidR="005E5601" w:rsidRPr="001A0F07">
        <w:rPr>
          <w:rFonts w:ascii="Garamond" w:hAnsi="Garamond"/>
          <w:i/>
          <w:iCs/>
          <w:sz w:val="24"/>
          <w:szCs w:val="24"/>
        </w:rPr>
        <w:t>(indicare la data di sottoscrizione da parte dell’ATS/Comune)</w:t>
      </w:r>
      <w:r w:rsidR="001A0F07">
        <w:rPr>
          <w:rFonts w:ascii="Garamond" w:hAnsi="Garamond"/>
          <w:sz w:val="24"/>
          <w:szCs w:val="24"/>
        </w:rPr>
        <w:t>.</w:t>
      </w:r>
    </w:p>
    <w:p w14:paraId="286930FD" w14:textId="71A4832A" w:rsidR="00EF0309" w:rsidRPr="001A0F07" w:rsidRDefault="00EF0309" w:rsidP="00846F8C">
      <w:pPr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Si </w:t>
      </w:r>
      <w:r w:rsidR="00A91CE5" w:rsidRPr="001A0F07">
        <w:rPr>
          <w:rFonts w:ascii="Garamond" w:hAnsi="Garamond"/>
          <w:sz w:val="24"/>
          <w:szCs w:val="24"/>
        </w:rPr>
        <w:t xml:space="preserve">chiede </w:t>
      </w:r>
      <w:r w:rsidR="00F40361" w:rsidRPr="001A0F07">
        <w:rPr>
          <w:rFonts w:ascii="Garamond" w:hAnsi="Garamond"/>
          <w:sz w:val="24"/>
          <w:szCs w:val="24"/>
        </w:rPr>
        <w:t xml:space="preserve">il trasferimento </w:t>
      </w:r>
      <w:r w:rsidR="00A91CE5" w:rsidRPr="001A0F07">
        <w:rPr>
          <w:rFonts w:ascii="Garamond" w:hAnsi="Garamond"/>
          <w:sz w:val="24"/>
          <w:szCs w:val="24"/>
        </w:rPr>
        <w:t xml:space="preserve">delle risorse sul Numero di Conto xxxxx, corrispondente al </w:t>
      </w:r>
      <w:r w:rsidRPr="001A0F07">
        <w:rPr>
          <w:rFonts w:ascii="Garamond" w:hAnsi="Garamond"/>
          <w:sz w:val="24"/>
          <w:szCs w:val="24"/>
        </w:rPr>
        <w:t>conto di Tesoreria Unica</w:t>
      </w:r>
      <w:r w:rsidR="00A91CE5" w:rsidRPr="001A0F07">
        <w:rPr>
          <w:rFonts w:ascii="Garamond" w:hAnsi="Garamond"/>
          <w:sz w:val="24"/>
          <w:szCs w:val="24"/>
        </w:rPr>
        <w:t xml:space="preserve">– </w:t>
      </w:r>
      <w:r w:rsidR="00F40361" w:rsidRPr="001A0F07">
        <w:rPr>
          <w:rFonts w:ascii="Garamond" w:hAnsi="Garamond"/>
          <w:sz w:val="24"/>
          <w:szCs w:val="24"/>
        </w:rPr>
        <w:t xml:space="preserve">codice </w:t>
      </w:r>
      <w:r w:rsidR="00A91CE5" w:rsidRPr="001A0F07">
        <w:rPr>
          <w:rFonts w:ascii="Garamond" w:hAnsi="Garamond"/>
          <w:sz w:val="24"/>
          <w:szCs w:val="24"/>
        </w:rPr>
        <w:t>IBAN IT</w:t>
      </w:r>
      <w:r w:rsidR="00702E63" w:rsidRPr="001A0F07">
        <w:rPr>
          <w:rFonts w:ascii="Garamond" w:hAnsi="Garamond"/>
          <w:sz w:val="24"/>
          <w:szCs w:val="24"/>
        </w:rPr>
        <w:t xml:space="preserve"> </w:t>
      </w:r>
      <w:r w:rsidR="00A91CE5" w:rsidRPr="001A0F07">
        <w:rPr>
          <w:rFonts w:ascii="Garamond" w:hAnsi="Garamond"/>
          <w:sz w:val="24"/>
          <w:szCs w:val="24"/>
        </w:rPr>
        <w:t xml:space="preserve">xxxxxxxxxxxxxxxxxxxxxxxx. </w:t>
      </w:r>
    </w:p>
    <w:p w14:paraId="0C579B18" w14:textId="77777777" w:rsidR="00494E64" w:rsidRPr="001A0F07" w:rsidRDefault="00494E64" w:rsidP="00846F8C">
      <w:pPr>
        <w:jc w:val="both"/>
        <w:rPr>
          <w:rFonts w:ascii="Garamond" w:hAnsi="Garamond"/>
          <w:sz w:val="24"/>
          <w:szCs w:val="24"/>
        </w:rPr>
      </w:pPr>
    </w:p>
    <w:p w14:paraId="294CD10F" w14:textId="4D8898B8" w:rsidR="00EF0309" w:rsidRPr="001A0F07" w:rsidRDefault="00EF0309" w:rsidP="00846F8C">
      <w:pPr>
        <w:jc w:val="both"/>
        <w:rPr>
          <w:rFonts w:ascii="Garamond" w:hAnsi="Garamond"/>
          <w:sz w:val="24"/>
          <w:szCs w:val="24"/>
        </w:rPr>
        <w:sectPr w:rsidR="00EF0309" w:rsidRPr="001A0F0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0673DE0A" w:rsidR="00B42EAD" w:rsidRPr="001A0F07" w:rsidRDefault="00494E64" w:rsidP="00846F8C">
      <w:pPr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Dat</w:t>
      </w:r>
      <w:r w:rsidR="00CE2070" w:rsidRPr="001A0F07">
        <w:rPr>
          <w:rFonts w:ascii="Garamond" w:hAnsi="Garamond"/>
          <w:sz w:val="24"/>
          <w:szCs w:val="24"/>
        </w:rPr>
        <w:t>a</w:t>
      </w:r>
    </w:p>
    <w:p w14:paraId="555773B4" w14:textId="77777777" w:rsidR="00CE2070" w:rsidRPr="001A0F07" w:rsidRDefault="00B42EAD" w:rsidP="00846F8C">
      <w:pPr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="00494E64" w:rsidRPr="001A0F07">
        <w:rPr>
          <w:rFonts w:ascii="Garamond" w:hAnsi="Garamond"/>
          <w:sz w:val="24"/>
          <w:szCs w:val="24"/>
        </w:rPr>
        <w:tab/>
        <w:t>Firma</w:t>
      </w:r>
    </w:p>
    <w:p w14:paraId="3D0737AA" w14:textId="16FE9703" w:rsidR="00CE2070" w:rsidRPr="001A0F07" w:rsidRDefault="00CE2070" w:rsidP="00846F8C">
      <w:pPr>
        <w:jc w:val="both"/>
        <w:rPr>
          <w:rFonts w:ascii="Garamond" w:hAnsi="Garamond"/>
          <w:sz w:val="24"/>
          <w:szCs w:val="24"/>
        </w:rPr>
        <w:sectPr w:rsidR="00CE2070" w:rsidRPr="001A0F07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2EF7A13D" w14:textId="0A676F1D" w:rsidR="00AB1D78" w:rsidRPr="001A0F07" w:rsidRDefault="00AB1D78" w:rsidP="00B42EAD">
      <w:pPr>
        <w:rPr>
          <w:sz w:val="24"/>
          <w:szCs w:val="24"/>
        </w:rPr>
      </w:pPr>
    </w:p>
    <w:sectPr w:rsidR="00AB1D78" w:rsidRPr="001A0F07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18141" w14:textId="77777777" w:rsidR="00CF4D80" w:rsidRDefault="00CF4D80" w:rsidP="00806BD0">
      <w:pPr>
        <w:spacing w:after="0" w:line="240" w:lineRule="auto"/>
      </w:pPr>
      <w:r>
        <w:separator/>
      </w:r>
    </w:p>
  </w:endnote>
  <w:endnote w:type="continuationSeparator" w:id="0">
    <w:p w14:paraId="27E7441A" w14:textId="77777777" w:rsidR="00CF4D80" w:rsidRDefault="00CF4D80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2F4E" w14:textId="77777777" w:rsidR="00FC7B0E" w:rsidRDefault="00FC7B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9809097"/>
      <w:docPartObj>
        <w:docPartGallery w:val="Page Numbers (Bottom of Page)"/>
        <w:docPartUnique/>
      </w:docPartObj>
    </w:sdtPr>
    <w:sdtEndPr/>
    <w:sdtContent>
      <w:p w14:paraId="511967D0" w14:textId="4B72DE77" w:rsidR="001A0F07" w:rsidRDefault="001A0F0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2F0042" w14:textId="77777777" w:rsidR="001A0F07" w:rsidRDefault="001A0F0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0001" w14:textId="77777777" w:rsidR="00FC7B0E" w:rsidRDefault="00FC7B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33F84" w14:textId="77777777" w:rsidR="00CF4D80" w:rsidRDefault="00CF4D80" w:rsidP="00806BD0">
      <w:pPr>
        <w:spacing w:after="0" w:line="240" w:lineRule="auto"/>
      </w:pPr>
      <w:r>
        <w:separator/>
      </w:r>
    </w:p>
  </w:footnote>
  <w:footnote w:type="continuationSeparator" w:id="0">
    <w:p w14:paraId="17881590" w14:textId="77777777" w:rsidR="00CF4D80" w:rsidRDefault="00CF4D80" w:rsidP="00806BD0">
      <w:pPr>
        <w:spacing w:after="0" w:line="240" w:lineRule="auto"/>
      </w:pPr>
      <w:r>
        <w:continuationSeparator/>
      </w:r>
    </w:p>
  </w:footnote>
  <w:footnote w:id="1">
    <w:p w14:paraId="15F55225" w14:textId="3A3A4253" w:rsidR="00914598" w:rsidRPr="001A0F07" w:rsidRDefault="00914598">
      <w:pPr>
        <w:pStyle w:val="Testonotaapidipagina"/>
        <w:rPr>
          <w:rFonts w:ascii="Garamond" w:hAnsi="Garamond"/>
          <w:i/>
          <w:iCs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1A0F07">
        <w:rPr>
          <w:rFonts w:ascii="Garamond" w:hAnsi="Garamond"/>
          <w:i/>
          <w:iCs/>
          <w:sz w:val="18"/>
          <w:szCs w:val="18"/>
        </w:rPr>
        <w:t>non è necessario indicare i nominativi delle persone che compongono l’Equipe Multidisciplinare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0F82C" w14:textId="77777777" w:rsidR="00FC7B0E" w:rsidRDefault="00FC7B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09308D70" w:rsidR="00787984" w:rsidRDefault="00FC7B0E">
    <w:pPr>
      <w:pStyle w:val="Intestazione"/>
      <w:rPr>
        <w:noProof/>
      </w:rPr>
    </w:pPr>
    <w:ins w:id="0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8480" behindDoc="0" locked="0" layoutInCell="1" allowOverlap="1" wp14:anchorId="1C4E1CAC" wp14:editId="01E828DD">
            <wp:simplePos x="0" y="0"/>
            <wp:positionH relativeFrom="margin">
              <wp:posOffset>1866900</wp:posOffset>
            </wp:positionH>
            <wp:positionV relativeFrom="paragraph">
              <wp:posOffset>-75565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3C2283D9">
              <wp:simplePos x="0" y="0"/>
              <wp:positionH relativeFrom="page">
                <wp:posOffset>6045835</wp:posOffset>
              </wp:positionH>
              <wp:positionV relativeFrom="paragraph">
                <wp:posOffset>-24765</wp:posOffset>
              </wp:positionV>
              <wp:extent cx="1028700" cy="678180"/>
              <wp:effectExtent l="0" t="0" r="19050" b="2667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7D75479B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4A1BE4">
                            <w:rPr>
                              <w:sz w:val="20"/>
                              <w:szCs w:val="20"/>
                            </w:rPr>
                            <w:t xml:space="preserve">SOGGETTO </w:t>
                          </w:r>
                          <w:r w:rsidR="002F1446">
                            <w:rPr>
                              <w:sz w:val="20"/>
                              <w:szCs w:val="20"/>
                            </w:rPr>
                            <w:t>ATTUATORE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76.05pt;margin-top:-1.95pt;width:81pt;height:53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" fillcolor="white [3201]" strokeweight=".5pt">
              <v:textbox>
                <w:txbxContent>
                  <w:p w14:paraId="37495355" w14:textId="7D75479B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4A1BE4">
                      <w:rPr>
                        <w:sz w:val="20"/>
                        <w:szCs w:val="20"/>
                      </w:rPr>
                      <w:t xml:space="preserve">SOGGETTO </w:t>
                    </w:r>
                    <w:r w:rsidR="002F1446">
                      <w:rPr>
                        <w:sz w:val="20"/>
                        <w:szCs w:val="20"/>
                      </w:rPr>
                      <w:t>ATTUATORE</w:t>
                    </w:r>
                    <w:r w:rsidR="00B8334B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109DCC0" wp14:editId="68CE433B">
          <wp:simplePos x="0" y="0"/>
          <wp:positionH relativeFrom="column">
            <wp:posOffset>3954780</wp:posOffset>
          </wp:positionH>
          <wp:positionV relativeFrom="paragraph">
            <wp:posOffset>-56515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EFC83" w14:textId="77777777" w:rsidR="00FC7B0E" w:rsidRDefault="00FC7B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C5DB6"/>
    <w:multiLevelType w:val="hybridMultilevel"/>
    <w:tmpl w:val="A6A0D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D608C"/>
    <w:multiLevelType w:val="hybridMultilevel"/>
    <w:tmpl w:val="59EE7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7C3AFD"/>
    <w:multiLevelType w:val="hybridMultilevel"/>
    <w:tmpl w:val="0F80A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862EC"/>
    <w:multiLevelType w:val="hybridMultilevel"/>
    <w:tmpl w:val="9D1CA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98668">
    <w:abstractNumId w:val="4"/>
  </w:num>
  <w:num w:numId="2" w16cid:durableId="1228766413">
    <w:abstractNumId w:val="8"/>
  </w:num>
  <w:num w:numId="3" w16cid:durableId="215632964">
    <w:abstractNumId w:val="7"/>
  </w:num>
  <w:num w:numId="4" w16cid:durableId="1928490032">
    <w:abstractNumId w:val="3"/>
  </w:num>
  <w:num w:numId="5" w16cid:durableId="1829595044">
    <w:abstractNumId w:val="5"/>
  </w:num>
  <w:num w:numId="6" w16cid:durableId="2014063474">
    <w:abstractNumId w:val="8"/>
  </w:num>
  <w:num w:numId="7" w16cid:durableId="438643240">
    <w:abstractNumId w:val="9"/>
  </w:num>
  <w:num w:numId="8" w16cid:durableId="1740518317">
    <w:abstractNumId w:val="0"/>
  </w:num>
  <w:num w:numId="9" w16cid:durableId="1263033703">
    <w:abstractNumId w:val="6"/>
  </w:num>
  <w:num w:numId="10" w16cid:durableId="863202777">
    <w:abstractNumId w:val="1"/>
  </w:num>
  <w:num w:numId="11" w16cid:durableId="1697149787">
    <w:abstractNumId w:val="2"/>
  </w:num>
  <w:num w:numId="12" w16cid:durableId="11259584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373D3"/>
    <w:rsid w:val="000A12FF"/>
    <w:rsid w:val="000D14D6"/>
    <w:rsid w:val="001540C0"/>
    <w:rsid w:val="001A0F07"/>
    <w:rsid w:val="001A2C3B"/>
    <w:rsid w:val="001C3F20"/>
    <w:rsid w:val="0022056E"/>
    <w:rsid w:val="00254A53"/>
    <w:rsid w:val="002633C2"/>
    <w:rsid w:val="002633FD"/>
    <w:rsid w:val="002728EB"/>
    <w:rsid w:val="00273DC1"/>
    <w:rsid w:val="002A6479"/>
    <w:rsid w:val="002F1446"/>
    <w:rsid w:val="002F695F"/>
    <w:rsid w:val="00304861"/>
    <w:rsid w:val="0031180B"/>
    <w:rsid w:val="00330AEB"/>
    <w:rsid w:val="003502D7"/>
    <w:rsid w:val="003629FB"/>
    <w:rsid w:val="004267F0"/>
    <w:rsid w:val="00441287"/>
    <w:rsid w:val="00444798"/>
    <w:rsid w:val="00490298"/>
    <w:rsid w:val="00494E64"/>
    <w:rsid w:val="004A1BE4"/>
    <w:rsid w:val="004B61AC"/>
    <w:rsid w:val="004D0EF5"/>
    <w:rsid w:val="004E4911"/>
    <w:rsid w:val="005054A0"/>
    <w:rsid w:val="0056277F"/>
    <w:rsid w:val="00574B55"/>
    <w:rsid w:val="00594CEF"/>
    <w:rsid w:val="005A7CAF"/>
    <w:rsid w:val="005B1E19"/>
    <w:rsid w:val="005E4326"/>
    <w:rsid w:val="005E5601"/>
    <w:rsid w:val="005F3B17"/>
    <w:rsid w:val="0061310A"/>
    <w:rsid w:val="006137AD"/>
    <w:rsid w:val="0068453D"/>
    <w:rsid w:val="006F6994"/>
    <w:rsid w:val="0070221E"/>
    <w:rsid w:val="00702E63"/>
    <w:rsid w:val="007130CB"/>
    <w:rsid w:val="00725218"/>
    <w:rsid w:val="00745664"/>
    <w:rsid w:val="00747378"/>
    <w:rsid w:val="007548D2"/>
    <w:rsid w:val="0075645A"/>
    <w:rsid w:val="00774CAD"/>
    <w:rsid w:val="00787984"/>
    <w:rsid w:val="007B54C6"/>
    <w:rsid w:val="007B6608"/>
    <w:rsid w:val="007F7EBB"/>
    <w:rsid w:val="00806BD0"/>
    <w:rsid w:val="00811A26"/>
    <w:rsid w:val="00846F8C"/>
    <w:rsid w:val="00897E15"/>
    <w:rsid w:val="008D2FA9"/>
    <w:rsid w:val="00914598"/>
    <w:rsid w:val="00923DC3"/>
    <w:rsid w:val="00941910"/>
    <w:rsid w:val="00946A22"/>
    <w:rsid w:val="0095448D"/>
    <w:rsid w:val="0096433D"/>
    <w:rsid w:val="009A6048"/>
    <w:rsid w:val="009D7057"/>
    <w:rsid w:val="00A00462"/>
    <w:rsid w:val="00A452C4"/>
    <w:rsid w:val="00A5061C"/>
    <w:rsid w:val="00A91CE5"/>
    <w:rsid w:val="00AA6753"/>
    <w:rsid w:val="00AB1D78"/>
    <w:rsid w:val="00AD679F"/>
    <w:rsid w:val="00B0648E"/>
    <w:rsid w:val="00B42EAD"/>
    <w:rsid w:val="00B8334B"/>
    <w:rsid w:val="00B874F7"/>
    <w:rsid w:val="00B91F1C"/>
    <w:rsid w:val="00C81E66"/>
    <w:rsid w:val="00CD7D04"/>
    <w:rsid w:val="00CE2070"/>
    <w:rsid w:val="00CE3C14"/>
    <w:rsid w:val="00CF4D80"/>
    <w:rsid w:val="00D36B60"/>
    <w:rsid w:val="00DA1570"/>
    <w:rsid w:val="00DA2962"/>
    <w:rsid w:val="00DA4A09"/>
    <w:rsid w:val="00DD1504"/>
    <w:rsid w:val="00DE1380"/>
    <w:rsid w:val="00E05C59"/>
    <w:rsid w:val="00E362EC"/>
    <w:rsid w:val="00EB14C4"/>
    <w:rsid w:val="00EB7B68"/>
    <w:rsid w:val="00EC665A"/>
    <w:rsid w:val="00EF0309"/>
    <w:rsid w:val="00F04F61"/>
    <w:rsid w:val="00F056A4"/>
    <w:rsid w:val="00F40361"/>
    <w:rsid w:val="00F57D75"/>
    <w:rsid w:val="00F75498"/>
    <w:rsid w:val="00F96B86"/>
    <w:rsid w:val="00FC7B0E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5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1459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1459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69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urvey.unipd.it/survey/index.php/723219?newtest=Y&amp;lang=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3D46-0E40-4964-A422-F5C81FAD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Manzoni Francesca</cp:lastModifiedBy>
  <cp:revision>4</cp:revision>
  <dcterms:created xsi:type="dcterms:W3CDTF">2022-12-12T10:10:00Z</dcterms:created>
  <dcterms:modified xsi:type="dcterms:W3CDTF">2023-09-28T15:06:00Z</dcterms:modified>
</cp:coreProperties>
</file>